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3D6E8" w14:textId="6D85A34D" w:rsidR="007C18C5" w:rsidRPr="004B1C7C" w:rsidRDefault="00E554AC" w:rsidP="00571D51">
      <w:pPr>
        <w:rPr>
          <w:sz w:val="28"/>
          <w:szCs w:val="28"/>
        </w:rPr>
      </w:pPr>
      <w:r>
        <w:rPr>
          <w:sz w:val="28"/>
          <w:szCs w:val="28"/>
        </w:rPr>
        <w:t xml:space="preserve">Big Data </w:t>
      </w:r>
      <w:r w:rsidR="00571D51" w:rsidRPr="004B1C7C">
        <w:rPr>
          <w:sz w:val="28"/>
          <w:szCs w:val="28"/>
        </w:rPr>
        <w:t>Lab</w:t>
      </w:r>
      <w:r w:rsidR="007C18C5" w:rsidRPr="004B1C7C">
        <w:rPr>
          <w:sz w:val="28"/>
          <w:szCs w:val="28"/>
        </w:rPr>
        <w:t xml:space="preserve"> Answer Sheet. </w:t>
      </w:r>
    </w:p>
    <w:p w14:paraId="6C04B491" w14:textId="027AA487" w:rsidR="004B1C7C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37785420" w14:textId="6719062B" w:rsidR="00900282" w:rsidRDefault="0090028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10170"/>
        <w:tblGridChange w:id="0">
          <w:tblGrid>
            <w:gridCol w:w="355"/>
            <w:gridCol w:w="9653"/>
            <w:gridCol w:w="787"/>
          </w:tblGrid>
        </w:tblGridChange>
      </w:tblGrid>
      <w:tr w:rsidR="00C07765" w:rsidRPr="00900282" w14:paraId="78AD8571" w14:textId="77777777" w:rsidTr="00156CCC">
        <w:tc>
          <w:tcPr>
            <w:tcW w:w="10795" w:type="dxa"/>
            <w:gridSpan w:val="2"/>
          </w:tcPr>
          <w:p w14:paraId="1DFC71FC" w14:textId="75985F10" w:rsidR="00C07765" w:rsidRPr="00900282" w:rsidRDefault="00C07765">
            <w:pPr>
              <w:rPr>
                <w:sz w:val="36"/>
                <w:szCs w:val="36"/>
              </w:rPr>
            </w:pPr>
            <w:r w:rsidRPr="00367113">
              <w:rPr>
                <w:b/>
                <w:sz w:val="36"/>
                <w:szCs w:val="36"/>
              </w:rPr>
              <w:t>P</w:t>
            </w:r>
            <w:r>
              <w:rPr>
                <w:b/>
                <w:sz w:val="36"/>
                <w:szCs w:val="36"/>
              </w:rPr>
              <w:t>art I</w:t>
            </w:r>
            <w:r w:rsidRPr="00367113">
              <w:rPr>
                <w:b/>
                <w:sz w:val="36"/>
                <w:szCs w:val="36"/>
              </w:rPr>
              <w:t>:</w:t>
            </w:r>
          </w:p>
        </w:tc>
      </w:tr>
      <w:tr w:rsidR="00C07765" w:rsidRPr="004B1C7C" w14:paraId="5AE916D6" w14:textId="77777777" w:rsidTr="00156CCC">
        <w:tblPrEx>
          <w:tblW w:w="0" w:type="auto"/>
          <w:tblLayout w:type="fixed"/>
          <w:tblPrExChange w:id="1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2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3" w:author="Nathan Meyer" w:date="2018-12-07T15:14:00Z">
              <w:tcPr>
                <w:tcW w:w="355" w:type="dxa"/>
              </w:tcPr>
            </w:tcPrChange>
          </w:tcPr>
          <w:p w14:paraId="22508CA3" w14:textId="7183D096" w:rsidR="00C07765" w:rsidRDefault="00C07765" w:rsidP="00C077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Q</w:t>
            </w:r>
          </w:p>
        </w:tc>
        <w:tc>
          <w:tcPr>
            <w:tcW w:w="10170" w:type="dxa"/>
            <w:tcPrChange w:id="4" w:author="Nathan Meyer" w:date="2018-12-07T15:14:00Z">
              <w:tcPr>
                <w:tcW w:w="9653" w:type="dxa"/>
              </w:tcPr>
            </w:tcPrChange>
          </w:tcPr>
          <w:p w14:paraId="073016D8" w14:textId="68E5FA5C" w:rsidR="00C07765" w:rsidRPr="00C07765" w:rsidRDefault="00C07765">
            <w:pPr>
              <w:rPr>
                <w:b/>
                <w:sz w:val="32"/>
                <w:szCs w:val="32"/>
              </w:rPr>
            </w:pPr>
            <w:r w:rsidRPr="00C07765">
              <w:rPr>
                <w:b/>
                <w:sz w:val="32"/>
                <w:szCs w:val="32"/>
              </w:rPr>
              <w:t>A</w:t>
            </w:r>
          </w:p>
        </w:tc>
      </w:tr>
      <w:tr w:rsidR="00900282" w:rsidRPr="004B1C7C" w14:paraId="57E5E2A7" w14:textId="77777777" w:rsidTr="00156CCC">
        <w:tblPrEx>
          <w:tblW w:w="0" w:type="auto"/>
          <w:tblLayout w:type="fixed"/>
          <w:tblPrExChange w:id="5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6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7" w:author="Nathan Meyer" w:date="2018-12-07T15:14:00Z">
              <w:tcPr>
                <w:tcW w:w="355" w:type="dxa"/>
              </w:tcPr>
            </w:tcPrChange>
          </w:tcPr>
          <w:p w14:paraId="0F16BFAD" w14:textId="665DBA11" w:rsidR="00E404D1" w:rsidRPr="004B1C7C" w:rsidRDefault="00C07765" w:rsidP="00C07765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0170" w:type="dxa"/>
            <w:tcPrChange w:id="8" w:author="Nathan Meyer" w:date="2018-12-07T15:14:00Z">
              <w:tcPr>
                <w:tcW w:w="9653" w:type="dxa"/>
              </w:tcPr>
            </w:tcPrChange>
          </w:tcPr>
          <w:p w14:paraId="76C3FDA0" w14:textId="2DA0BA45" w:rsidR="00074848" w:rsidRPr="004B1C7C" w:rsidRDefault="00C07765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Metadada</w:t>
            </w:r>
            <w:proofErr w:type="spellEnd"/>
            <w:r w:rsidR="00AB39DF">
              <w:rPr>
                <w:sz w:val="32"/>
                <w:szCs w:val="32"/>
              </w:rPr>
              <w:t xml:space="preserve"> (Variables, Columns) </w:t>
            </w:r>
            <w:r>
              <w:rPr>
                <w:sz w:val="32"/>
                <w:szCs w:val="32"/>
              </w:rPr>
              <w:t>-&gt; Data</w:t>
            </w:r>
            <w:r w:rsidR="00AB39DF">
              <w:rPr>
                <w:sz w:val="32"/>
                <w:szCs w:val="32"/>
              </w:rPr>
              <w:t xml:space="preserve"> (Variables used, rows)</w:t>
            </w:r>
          </w:p>
        </w:tc>
      </w:tr>
      <w:tr w:rsidR="00900282" w:rsidRPr="004B1C7C" w14:paraId="345E4E33" w14:textId="77777777" w:rsidTr="00156CCC">
        <w:tblPrEx>
          <w:tblW w:w="0" w:type="auto"/>
          <w:tblLayout w:type="fixed"/>
          <w:tblPrExChange w:id="9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10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11" w:author="Nathan Meyer" w:date="2018-12-07T15:14:00Z">
              <w:tcPr>
                <w:tcW w:w="355" w:type="dxa"/>
              </w:tcPr>
            </w:tcPrChange>
          </w:tcPr>
          <w:p w14:paraId="29350081" w14:textId="161EE4AA" w:rsidR="00E404D1" w:rsidRPr="004B1C7C" w:rsidRDefault="00C07765" w:rsidP="00C07765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0170" w:type="dxa"/>
            <w:tcPrChange w:id="12" w:author="Nathan Meyer" w:date="2018-12-07T15:14:00Z">
              <w:tcPr>
                <w:tcW w:w="9653" w:type="dxa"/>
              </w:tcPr>
            </w:tcPrChange>
          </w:tcPr>
          <w:p w14:paraId="7161148D" w14:textId="2CC4347E" w:rsidR="00074848" w:rsidRPr="004B1C7C" w:rsidRDefault="00AB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Cells as ‘Rows’ with cell position defined in data slots</w:t>
            </w:r>
          </w:p>
        </w:tc>
      </w:tr>
      <w:tr w:rsidR="00900282" w:rsidRPr="004B1C7C" w14:paraId="3FF6A9C3" w14:textId="77777777" w:rsidTr="00156CCC">
        <w:tblPrEx>
          <w:tblW w:w="0" w:type="auto"/>
          <w:tblLayout w:type="fixed"/>
          <w:tblPrExChange w:id="13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14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15" w:author="Nathan Meyer" w:date="2018-12-07T15:14:00Z">
              <w:tcPr>
                <w:tcW w:w="355" w:type="dxa"/>
              </w:tcPr>
            </w:tcPrChange>
          </w:tcPr>
          <w:p w14:paraId="20EAC070" w14:textId="6BCF859D" w:rsidR="00E404D1" w:rsidRPr="004B1C7C" w:rsidRDefault="00C07765" w:rsidP="00C07765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0170" w:type="dxa"/>
            <w:tcPrChange w:id="16" w:author="Nathan Meyer" w:date="2018-12-07T15:14:00Z">
              <w:tcPr>
                <w:tcW w:w="9653" w:type="dxa"/>
              </w:tcPr>
            </w:tcPrChange>
          </w:tcPr>
          <w:p w14:paraId="68E54E38" w14:textId="58525316" w:rsidR="00074848" w:rsidRPr="004B1C7C" w:rsidRDefault="00AB39DF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Metadata (</w:t>
            </w:r>
            <w:proofErr w:type="spellStart"/>
            <w:proofErr w:type="gramStart"/>
            <w:r w:rsidR="00D50E5A">
              <w:rPr>
                <w:sz w:val="32"/>
                <w:szCs w:val="32"/>
              </w:rPr>
              <w:t>Categories,State</w:t>
            </w:r>
            <w:proofErr w:type="spellEnd"/>
            <w:proofErr w:type="gramEnd"/>
            <w:r>
              <w:rPr>
                <w:sz w:val="32"/>
                <w:szCs w:val="32"/>
              </w:rPr>
              <w:t>)</w:t>
            </w:r>
            <w:r w:rsidR="00D50E5A">
              <w:rPr>
                <w:sz w:val="32"/>
                <w:szCs w:val="32"/>
              </w:rPr>
              <w:t xml:space="preserve"> -&gt; Data -&gt; Metadata -&gt; Data -&gt; …</w:t>
            </w:r>
          </w:p>
        </w:tc>
      </w:tr>
      <w:tr w:rsidR="00900282" w:rsidRPr="004B1C7C" w14:paraId="2E5D2D86" w14:textId="77777777" w:rsidTr="00156CCC">
        <w:tblPrEx>
          <w:tblW w:w="0" w:type="auto"/>
          <w:tblLayout w:type="fixed"/>
          <w:tblPrExChange w:id="17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18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19" w:author="Nathan Meyer" w:date="2018-12-07T15:14:00Z">
              <w:tcPr>
                <w:tcW w:w="355" w:type="dxa"/>
              </w:tcPr>
            </w:tcPrChange>
          </w:tcPr>
          <w:p w14:paraId="08975C37" w14:textId="7577BCAA" w:rsidR="00E404D1" w:rsidRPr="004B1C7C" w:rsidRDefault="00C07765" w:rsidP="00C07765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0170" w:type="dxa"/>
            <w:tcPrChange w:id="20" w:author="Nathan Meyer" w:date="2018-12-07T15:14:00Z">
              <w:tcPr>
                <w:tcW w:w="9653" w:type="dxa"/>
              </w:tcPr>
            </w:tcPrChange>
          </w:tcPr>
          <w:p w14:paraId="31B95777" w14:textId="3B16F877" w:rsidR="00074848" w:rsidRPr="004B1C7C" w:rsidRDefault="00D50E5A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CSV (Notepad++) – Human Readable</w:t>
            </w:r>
          </w:p>
        </w:tc>
      </w:tr>
      <w:tr w:rsidR="00C07765" w:rsidRPr="004B1C7C" w14:paraId="1377E712" w14:textId="77777777" w:rsidTr="00156CCC">
        <w:tc>
          <w:tcPr>
            <w:tcW w:w="10795" w:type="dxa"/>
            <w:gridSpan w:val="2"/>
          </w:tcPr>
          <w:p w14:paraId="722513DD" w14:textId="30CEF2B4" w:rsidR="00C07765" w:rsidRPr="004B1C7C" w:rsidRDefault="00C07765" w:rsidP="00C07765">
            <w:pPr>
              <w:tabs>
                <w:tab w:val="left" w:pos="1764"/>
              </w:tabs>
              <w:rPr>
                <w:sz w:val="32"/>
                <w:szCs w:val="32"/>
              </w:rPr>
            </w:pPr>
            <w:r>
              <w:rPr>
                <w:b/>
                <w:sz w:val="36"/>
                <w:szCs w:val="36"/>
              </w:rPr>
              <w:t>Part II</w:t>
            </w:r>
            <w:ins w:id="21" w:author="Nathan Meyer" w:date="2018-12-07T15:14:00Z">
              <w:r>
                <w:rPr>
                  <w:b/>
                  <w:sz w:val="36"/>
                  <w:szCs w:val="36"/>
                </w:rPr>
                <w:t>:</w:t>
              </w:r>
            </w:ins>
          </w:p>
        </w:tc>
      </w:tr>
      <w:tr w:rsidR="00C07765" w:rsidRPr="004B1C7C" w14:paraId="7C117B6F" w14:textId="77777777" w:rsidTr="00156CCC">
        <w:tblPrEx>
          <w:tblW w:w="0" w:type="auto"/>
          <w:tblLayout w:type="fixed"/>
          <w:tblPrExChange w:id="22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23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24" w:author="Nathan Meyer" w:date="2018-12-07T15:14:00Z">
              <w:tcPr>
                <w:tcW w:w="355" w:type="dxa"/>
              </w:tcPr>
            </w:tcPrChange>
          </w:tcPr>
          <w:p w14:paraId="5D126DFB" w14:textId="15331057" w:rsidR="00C07765" w:rsidRDefault="00C07765" w:rsidP="00C077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Q</w:t>
            </w:r>
          </w:p>
        </w:tc>
        <w:tc>
          <w:tcPr>
            <w:tcW w:w="10170" w:type="dxa"/>
            <w:tcPrChange w:id="25" w:author="Nathan Meyer" w:date="2018-12-07T15:14:00Z">
              <w:tcPr>
                <w:tcW w:w="9653" w:type="dxa"/>
              </w:tcPr>
            </w:tcPrChange>
          </w:tcPr>
          <w:p w14:paraId="27121738" w14:textId="59C27C9A" w:rsidR="00C07765" w:rsidRPr="00C07765" w:rsidRDefault="00C07765" w:rsidP="00A3345A">
            <w:pPr>
              <w:rPr>
                <w:b/>
                <w:sz w:val="32"/>
                <w:szCs w:val="32"/>
              </w:rPr>
            </w:pPr>
            <w:r w:rsidRPr="00C07765">
              <w:rPr>
                <w:b/>
                <w:sz w:val="32"/>
                <w:szCs w:val="32"/>
              </w:rPr>
              <w:t>A</w:t>
            </w:r>
          </w:p>
        </w:tc>
      </w:tr>
      <w:tr w:rsidR="007B2264" w:rsidRPr="004B1C7C" w14:paraId="1B355260" w14:textId="77777777" w:rsidTr="00156CCC">
        <w:tblPrEx>
          <w:tblW w:w="0" w:type="auto"/>
          <w:tblLayout w:type="fixed"/>
          <w:tblPrExChange w:id="26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27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28" w:author="Nathan Meyer" w:date="2018-12-07T15:14:00Z">
              <w:tcPr>
                <w:tcW w:w="355" w:type="dxa"/>
              </w:tcPr>
            </w:tcPrChange>
          </w:tcPr>
          <w:p w14:paraId="39E8D210" w14:textId="13B0D787" w:rsidR="007B2264" w:rsidRPr="004B1C7C" w:rsidRDefault="00C07765" w:rsidP="00C07765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0170" w:type="dxa"/>
            <w:tcPrChange w:id="29" w:author="Nathan Meyer" w:date="2018-12-07T15:14:00Z">
              <w:tcPr>
                <w:tcW w:w="9653" w:type="dxa"/>
              </w:tcPr>
            </w:tcPrChange>
          </w:tcPr>
          <w:p w14:paraId="3CDD91F6" w14:textId="79ED7F4C" w:rsidR="007B2264" w:rsidRPr="004B1C7C" w:rsidRDefault="00D50E5A" w:rsidP="00A3345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Count word reuse on one input line</w:t>
            </w:r>
          </w:p>
        </w:tc>
      </w:tr>
      <w:tr w:rsidR="007B2264" w:rsidRPr="004B1C7C" w14:paraId="05547258" w14:textId="77777777" w:rsidTr="00156CCC">
        <w:tblPrEx>
          <w:tblW w:w="0" w:type="auto"/>
          <w:tblLayout w:type="fixed"/>
          <w:tblPrExChange w:id="30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31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32" w:author="Nathan Meyer" w:date="2018-12-07T15:14:00Z">
              <w:tcPr>
                <w:tcW w:w="355" w:type="dxa"/>
              </w:tcPr>
            </w:tcPrChange>
          </w:tcPr>
          <w:p w14:paraId="64CFE982" w14:textId="47E21AC5" w:rsidR="007B2264" w:rsidRPr="004B1C7C" w:rsidRDefault="00C07765" w:rsidP="00C07765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0170" w:type="dxa"/>
            <w:tcPrChange w:id="33" w:author="Nathan Meyer" w:date="2018-12-07T15:14:00Z">
              <w:tcPr>
                <w:tcW w:w="9653" w:type="dxa"/>
              </w:tcPr>
            </w:tcPrChange>
          </w:tcPr>
          <w:p w14:paraId="41D43726" w14:textId="21C2B607" w:rsidR="007B2264" w:rsidRPr="004B1C7C" w:rsidRDefault="005539F2" w:rsidP="00A3345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Sentence (newline delimited)</w:t>
            </w:r>
          </w:p>
        </w:tc>
      </w:tr>
      <w:tr w:rsidR="007B2264" w:rsidRPr="004B1C7C" w14:paraId="321BB0D5" w14:textId="77777777" w:rsidTr="00156CCC">
        <w:tblPrEx>
          <w:tblW w:w="0" w:type="auto"/>
          <w:tblLayout w:type="fixed"/>
          <w:tblPrExChange w:id="34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35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36" w:author="Nathan Meyer" w:date="2018-12-07T15:14:00Z">
              <w:tcPr>
                <w:tcW w:w="355" w:type="dxa"/>
              </w:tcPr>
            </w:tcPrChange>
          </w:tcPr>
          <w:p w14:paraId="00938D0A" w14:textId="0A362A39" w:rsidR="007B2264" w:rsidRPr="004B1C7C" w:rsidRDefault="00C07765" w:rsidP="00C07765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0170" w:type="dxa"/>
            <w:tcPrChange w:id="37" w:author="Nathan Meyer" w:date="2018-12-07T15:14:00Z">
              <w:tcPr>
                <w:tcW w:w="9653" w:type="dxa"/>
              </w:tcPr>
            </w:tcPrChange>
          </w:tcPr>
          <w:p w14:paraId="1F0C3360" w14:textId="2EF03FDD" w:rsidR="007B2264" w:rsidRPr="004B1C7C" w:rsidRDefault="005539F2" w:rsidP="00A3345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Distributed Computing; larger chunks = slower runs</w:t>
            </w:r>
          </w:p>
        </w:tc>
      </w:tr>
      <w:tr w:rsidR="007B2264" w:rsidRPr="004B1C7C" w14:paraId="4BC916E4" w14:textId="77777777" w:rsidTr="00156CCC">
        <w:tblPrEx>
          <w:tblW w:w="0" w:type="auto"/>
          <w:tblLayout w:type="fixed"/>
          <w:tblPrExChange w:id="38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39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40" w:author="Nathan Meyer" w:date="2018-12-07T15:14:00Z">
              <w:tcPr>
                <w:tcW w:w="355" w:type="dxa"/>
              </w:tcPr>
            </w:tcPrChange>
          </w:tcPr>
          <w:p w14:paraId="3858161C" w14:textId="715D132C" w:rsidR="007B2264" w:rsidRPr="004B1C7C" w:rsidRDefault="00C07765" w:rsidP="00C07765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0170" w:type="dxa"/>
            <w:tcPrChange w:id="41" w:author="Nathan Meyer" w:date="2018-12-07T15:14:00Z">
              <w:tcPr>
                <w:tcW w:w="9653" w:type="dxa"/>
              </w:tcPr>
            </w:tcPrChange>
          </w:tcPr>
          <w:p w14:paraId="28CC96FC" w14:textId="70B83858" w:rsidR="007B2264" w:rsidRPr="004B1C7C" w:rsidRDefault="005539F2" w:rsidP="00A3345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Characters instead of Words (space delimited -&gt; character delimited)</w:t>
            </w:r>
          </w:p>
        </w:tc>
      </w:tr>
      <w:tr w:rsidR="007B2264" w:rsidRPr="00900282" w14:paraId="653ACCCB" w14:textId="77777777" w:rsidTr="00156CCC">
        <w:tblPrEx>
          <w:tblW w:w="0" w:type="auto"/>
          <w:tblLayout w:type="fixed"/>
          <w:tblPrExChange w:id="42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43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44" w:author="Nathan Meyer" w:date="2018-12-07T15:14:00Z">
              <w:tcPr>
                <w:tcW w:w="355" w:type="dxa"/>
              </w:tcPr>
            </w:tcPrChange>
          </w:tcPr>
          <w:p w14:paraId="63AB9E62" w14:textId="22ADAD8A" w:rsidR="007B2264" w:rsidRPr="00367113" w:rsidRDefault="00C07765" w:rsidP="00C0776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0170" w:type="dxa"/>
            <w:tcPrChange w:id="45" w:author="Nathan Meyer" w:date="2018-12-07T15:14:00Z">
              <w:tcPr>
                <w:tcW w:w="9653" w:type="dxa"/>
              </w:tcPr>
            </w:tcPrChange>
          </w:tcPr>
          <w:p w14:paraId="149E9F99" w14:textId="7C9EE1F0" w:rsidR="005539F2" w:rsidRDefault="005539F2" w:rsidP="00777AC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For</w:t>
            </w:r>
            <w:r w:rsidR="00156CCC">
              <w:rPr>
                <w:sz w:val="36"/>
                <w:szCs w:val="36"/>
              </w:rPr>
              <w:t xml:space="preserve"> </w:t>
            </w:r>
            <w:proofErr w:type="gramStart"/>
            <w:r w:rsidR="00156CCC">
              <w:rPr>
                <w:sz w:val="36"/>
                <w:szCs w:val="36"/>
              </w:rPr>
              <w:t>each</w:t>
            </w:r>
            <w:r>
              <w:rPr>
                <w:sz w:val="36"/>
                <w:szCs w:val="36"/>
              </w:rPr>
              <w:t>(</w:t>
            </w:r>
            <w:proofErr w:type="gramEnd"/>
            <w:r>
              <w:rPr>
                <w:sz w:val="36"/>
                <w:szCs w:val="36"/>
              </w:rPr>
              <w:t xml:space="preserve">word </w:t>
            </w:r>
            <w:r w:rsidR="00156CCC">
              <w:rPr>
                <w:sz w:val="36"/>
                <w:szCs w:val="36"/>
              </w:rPr>
              <w:t>in</w:t>
            </w:r>
            <w:r>
              <w:rPr>
                <w:sz w:val="36"/>
                <w:szCs w:val="36"/>
              </w:rPr>
              <w:t xml:space="preserve"> sentence)</w:t>
            </w:r>
            <w:r w:rsidR="00156CCC">
              <w:rPr>
                <w:sz w:val="36"/>
                <w:szCs w:val="36"/>
              </w:rPr>
              <w:t>{</w:t>
            </w:r>
          </w:p>
          <w:p w14:paraId="68AF2731" w14:textId="4A2BA949" w:rsidR="005539F2" w:rsidRDefault="00156CCC" w:rsidP="00777AC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</w:t>
            </w:r>
            <w:r w:rsidR="005539F2">
              <w:rPr>
                <w:sz w:val="36"/>
                <w:szCs w:val="36"/>
              </w:rPr>
              <w:t>Read word from input array</w:t>
            </w:r>
          </w:p>
          <w:p w14:paraId="7AA8776E" w14:textId="2E792B2B" w:rsidR="005539F2" w:rsidRDefault="00156CCC" w:rsidP="00777AC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</w:t>
            </w:r>
            <w:r w:rsidR="005539F2">
              <w:rPr>
                <w:sz w:val="36"/>
                <w:szCs w:val="36"/>
              </w:rPr>
              <w:t>Add to total for word X</w:t>
            </w:r>
            <w:r>
              <w:rPr>
                <w:sz w:val="36"/>
                <w:szCs w:val="36"/>
              </w:rPr>
              <w:t xml:space="preserve"> into current shard</w:t>
            </w:r>
          </w:p>
          <w:p w14:paraId="49E805FE" w14:textId="7D279125" w:rsidR="00156CCC" w:rsidRPr="00900282" w:rsidRDefault="00156CCC" w:rsidP="00777AC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}</w:t>
            </w:r>
          </w:p>
        </w:tc>
      </w:tr>
      <w:tr w:rsidR="007B2264" w:rsidRPr="004B1C7C" w14:paraId="1C2060B3" w14:textId="77777777" w:rsidTr="00156CCC">
        <w:tblPrEx>
          <w:tblW w:w="0" w:type="auto"/>
          <w:tblLayout w:type="fixed"/>
          <w:tblPrExChange w:id="46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47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48" w:author="Nathan Meyer" w:date="2018-12-07T15:14:00Z">
              <w:tcPr>
                <w:tcW w:w="355" w:type="dxa"/>
              </w:tcPr>
            </w:tcPrChange>
          </w:tcPr>
          <w:p w14:paraId="47A8377C" w14:textId="12E0B814" w:rsidR="007B2264" w:rsidRPr="004B1C7C" w:rsidRDefault="00C07765" w:rsidP="00C07765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0170" w:type="dxa"/>
            <w:tcPrChange w:id="49" w:author="Nathan Meyer" w:date="2018-12-07T15:14:00Z">
              <w:tcPr>
                <w:tcW w:w="9653" w:type="dxa"/>
              </w:tcPr>
            </w:tcPrChange>
          </w:tcPr>
          <w:p w14:paraId="1B6566AB" w14:textId="581F4126" w:rsidR="007B2264" w:rsidRPr="004B1C7C" w:rsidRDefault="00156CCC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Shards are input; Fetch total of words from each shard and print result</w:t>
            </w:r>
          </w:p>
        </w:tc>
      </w:tr>
      <w:tr w:rsidR="007B2264" w:rsidRPr="004B1C7C" w14:paraId="34B8AA9C" w14:textId="77777777" w:rsidTr="00156CCC">
        <w:tblPrEx>
          <w:tblW w:w="0" w:type="auto"/>
          <w:tblLayout w:type="fixed"/>
          <w:tblPrExChange w:id="50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51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52" w:author="Nathan Meyer" w:date="2018-12-07T15:14:00Z">
              <w:tcPr>
                <w:tcW w:w="355" w:type="dxa"/>
              </w:tcPr>
            </w:tcPrChange>
          </w:tcPr>
          <w:p w14:paraId="47701BAC" w14:textId="3DC1B52D" w:rsidR="007B2264" w:rsidRPr="004B1C7C" w:rsidRDefault="00C07765" w:rsidP="008C1161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0170" w:type="dxa"/>
            <w:tcPrChange w:id="53" w:author="Nathan Meyer" w:date="2018-12-07T15:14:00Z">
              <w:tcPr>
                <w:tcW w:w="9653" w:type="dxa"/>
              </w:tcPr>
            </w:tcPrChange>
          </w:tcPr>
          <w:p w14:paraId="32E2753E" w14:textId="1449EF0B" w:rsidR="007B2264" w:rsidRPr="004B1C7C" w:rsidRDefault="00734882" w:rsidP="008C116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Reducer splits each line with a tab character and adds 1 to count of word</w:t>
            </w:r>
          </w:p>
        </w:tc>
      </w:tr>
      <w:tr w:rsidR="007B2264" w:rsidRPr="004B1C7C" w14:paraId="57B69E74" w14:textId="77777777" w:rsidTr="00156CCC">
        <w:tblPrEx>
          <w:tblW w:w="0" w:type="auto"/>
          <w:tblLayout w:type="fixed"/>
          <w:tblPrExChange w:id="54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55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56" w:author="Nathan Meyer" w:date="2018-12-07T15:14:00Z">
              <w:tcPr>
                <w:tcW w:w="355" w:type="dxa"/>
              </w:tcPr>
            </w:tcPrChange>
          </w:tcPr>
          <w:p w14:paraId="6588003D" w14:textId="6A2B4E0E" w:rsidR="007B2264" w:rsidRPr="004B1C7C" w:rsidRDefault="00C07765" w:rsidP="008C1161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0170" w:type="dxa"/>
            <w:tcPrChange w:id="57" w:author="Nathan Meyer" w:date="2018-12-07T15:14:00Z">
              <w:tcPr>
                <w:tcW w:w="9653" w:type="dxa"/>
              </w:tcPr>
            </w:tcPrChange>
          </w:tcPr>
          <w:p w14:paraId="4EC4BEE4" w14:textId="77777777" w:rsidR="00734882" w:rsidRPr="00734882" w:rsidRDefault="00734882" w:rsidP="00734882">
            <w:pPr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shd w:val="clear" w:color="auto" w:fill="FAFA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734882">
              <w:rPr>
                <w:rFonts w:ascii="Courier New" w:eastAsia="Times New Roman" w:hAnsi="Courier New" w:cs="Courier New"/>
                <w:color w:val="000000"/>
              </w:rPr>
              <w:t>Alice</w:t>
            </w:r>
            <w:r w:rsidRPr="00734882">
              <w:rPr>
                <w:rFonts w:ascii="Courier New" w:eastAsia="Times New Roman" w:hAnsi="Courier New" w:cs="Courier New"/>
                <w:color w:val="000000"/>
              </w:rPr>
              <w:tab/>
              <w:t>81.6666666667</w:t>
            </w:r>
          </w:p>
          <w:p w14:paraId="6CDC039F" w14:textId="77777777" w:rsidR="00734882" w:rsidRPr="00734882" w:rsidRDefault="00734882" w:rsidP="00734882">
            <w:pPr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shd w:val="clear" w:color="auto" w:fill="FAFA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734882">
              <w:rPr>
                <w:rFonts w:ascii="Courier New" w:eastAsia="Times New Roman" w:hAnsi="Courier New" w:cs="Courier New"/>
                <w:color w:val="000000"/>
              </w:rPr>
              <w:t>Bob</w:t>
            </w:r>
            <w:r w:rsidRPr="00734882">
              <w:rPr>
                <w:rFonts w:ascii="Courier New" w:eastAsia="Times New Roman" w:hAnsi="Courier New" w:cs="Courier New"/>
                <w:color w:val="000000"/>
              </w:rPr>
              <w:tab/>
              <w:t>68.0</w:t>
            </w:r>
          </w:p>
          <w:p w14:paraId="4F83DFF3" w14:textId="77777777" w:rsidR="00734882" w:rsidRPr="00734882" w:rsidRDefault="00734882" w:rsidP="00734882">
            <w:pPr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shd w:val="clear" w:color="auto" w:fill="FAFA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734882">
              <w:rPr>
                <w:rFonts w:ascii="Courier New" w:eastAsia="Times New Roman" w:hAnsi="Courier New" w:cs="Courier New"/>
                <w:color w:val="000000"/>
              </w:rPr>
              <w:t>Carol</w:t>
            </w:r>
            <w:r w:rsidRPr="00734882">
              <w:rPr>
                <w:rFonts w:ascii="Courier New" w:eastAsia="Times New Roman" w:hAnsi="Courier New" w:cs="Courier New"/>
                <w:color w:val="000000"/>
              </w:rPr>
              <w:tab/>
              <w:t>67.0</w:t>
            </w:r>
          </w:p>
          <w:p w14:paraId="11334A6B" w14:textId="77777777" w:rsidR="00734882" w:rsidRPr="00734882" w:rsidRDefault="00734882" w:rsidP="00734882">
            <w:pPr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shd w:val="clear" w:color="auto" w:fill="FAFA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734882">
              <w:rPr>
                <w:rFonts w:ascii="Courier New" w:eastAsia="Times New Roman" w:hAnsi="Courier New" w:cs="Courier New"/>
                <w:color w:val="000000"/>
              </w:rPr>
              <w:t>Dave</w:t>
            </w:r>
            <w:r w:rsidRPr="00734882">
              <w:rPr>
                <w:rFonts w:ascii="Courier New" w:eastAsia="Times New Roman" w:hAnsi="Courier New" w:cs="Courier New"/>
                <w:color w:val="000000"/>
              </w:rPr>
              <w:tab/>
              <w:t>78.0</w:t>
            </w:r>
          </w:p>
          <w:p w14:paraId="2D7E0C9D" w14:textId="50260662" w:rsidR="007B2264" w:rsidRPr="00734882" w:rsidRDefault="00734882" w:rsidP="00734882">
            <w:pPr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shd w:val="clear" w:color="auto" w:fill="FAFA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734882">
              <w:rPr>
                <w:rFonts w:ascii="Courier New" w:eastAsia="Times New Roman" w:hAnsi="Courier New" w:cs="Courier New"/>
                <w:color w:val="000000"/>
              </w:rPr>
              <w:t>Eve</w:t>
            </w:r>
            <w:r w:rsidRPr="00734882">
              <w:rPr>
                <w:rFonts w:ascii="Courier New" w:eastAsia="Times New Roman" w:hAnsi="Courier New" w:cs="Courier New"/>
                <w:color w:val="000000"/>
              </w:rPr>
              <w:tab/>
              <w:t>63.6666666667</w:t>
            </w:r>
          </w:p>
        </w:tc>
      </w:tr>
      <w:tr w:rsidR="007B2264" w:rsidRPr="004B1C7C" w14:paraId="4B6D11C3" w14:textId="77777777" w:rsidTr="00156CCC">
        <w:tblPrEx>
          <w:tblW w:w="0" w:type="auto"/>
          <w:tblLayout w:type="fixed"/>
          <w:tblPrExChange w:id="58" w:author="Nathan Meyer" w:date="2018-12-07T15:14:00Z">
            <w:tblPrEx>
              <w:tblW w:w="0" w:type="auto"/>
              <w:tblLayout w:type="fixed"/>
            </w:tblPrEx>
          </w:tblPrExChange>
        </w:tblPrEx>
        <w:trPr>
          <w:trPrChange w:id="59" w:author="Nathan Meyer" w:date="2018-12-07T15:14:00Z">
            <w:trPr>
              <w:gridAfter w:val="0"/>
            </w:trPr>
          </w:trPrChange>
        </w:trPr>
        <w:tc>
          <w:tcPr>
            <w:tcW w:w="625" w:type="dxa"/>
            <w:tcPrChange w:id="60" w:author="Nathan Meyer" w:date="2018-12-07T15:14:00Z">
              <w:tcPr>
                <w:tcW w:w="355" w:type="dxa"/>
              </w:tcPr>
            </w:tcPrChange>
          </w:tcPr>
          <w:p w14:paraId="05344925" w14:textId="1681EECF" w:rsidR="007B2264" w:rsidRPr="004B1C7C" w:rsidRDefault="00C07765" w:rsidP="008C1161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0170" w:type="dxa"/>
            <w:tcPrChange w:id="61" w:author="Nathan Meyer" w:date="2018-12-07T15:14:00Z">
              <w:tcPr>
                <w:tcW w:w="9653" w:type="dxa"/>
              </w:tcPr>
            </w:tcPrChange>
          </w:tcPr>
          <w:p w14:paraId="41E6B9A7" w14:textId="77777777" w:rsidR="007B2264" w:rsidRPr="004B1C7C" w:rsidRDefault="007B2264" w:rsidP="008C1161">
            <w:pPr>
              <w:rPr>
                <w:sz w:val="32"/>
                <w:szCs w:val="32"/>
              </w:rPr>
            </w:pPr>
            <w:bookmarkStart w:id="62" w:name="_GoBack"/>
            <w:bookmarkEnd w:id="62"/>
          </w:p>
        </w:tc>
      </w:tr>
    </w:tbl>
    <w:p w14:paraId="5C4424F8" w14:textId="7C95F3EE" w:rsidR="004B1C7C" w:rsidRDefault="004B1C7C">
      <w:pPr>
        <w:rPr>
          <w:sz w:val="32"/>
          <w:szCs w:val="32"/>
        </w:rPr>
      </w:pPr>
    </w:p>
    <w:sectPr w:rsidR="004B1C7C" w:rsidSect="000748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27364" w14:textId="77777777" w:rsidR="007130F6" w:rsidRDefault="007130F6" w:rsidP="00074848">
      <w:r>
        <w:separator/>
      </w:r>
    </w:p>
  </w:endnote>
  <w:endnote w:type="continuationSeparator" w:id="0">
    <w:p w14:paraId="396D6D75" w14:textId="77777777" w:rsidR="007130F6" w:rsidRDefault="007130F6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5D857" w14:textId="77777777" w:rsidR="002B6B4E" w:rsidRDefault="002B6B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CEAA6" w14:textId="77777777" w:rsidR="002B6B4E" w:rsidRDefault="002B6B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2179F" w14:textId="77777777" w:rsidR="002B6B4E" w:rsidRDefault="002B6B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D2ACB" w14:textId="77777777" w:rsidR="007130F6" w:rsidRDefault="007130F6" w:rsidP="00074848">
      <w:r>
        <w:separator/>
      </w:r>
    </w:p>
  </w:footnote>
  <w:footnote w:type="continuationSeparator" w:id="0">
    <w:p w14:paraId="082251D3" w14:textId="77777777" w:rsidR="007130F6" w:rsidRDefault="007130F6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C3876" w14:textId="77777777" w:rsidR="002B6B4E" w:rsidRDefault="002B6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26583" w14:textId="2BF80EAE" w:rsidR="002A6F73" w:rsidRDefault="002B6B4E">
    <w:pPr>
      <w:pStyle w:val="Header"/>
    </w:pPr>
    <w:r>
      <w:rPr>
        <w:sz w:val="28"/>
        <w:szCs w:val="28"/>
      </w:rPr>
      <w:t>CI101</w:t>
    </w:r>
    <w:r w:rsidR="002A6F73">
      <w:tab/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(s) </w:t>
    </w:r>
    <w:r w:rsidR="002A6F73" w:rsidRPr="00074848">
      <w:rPr>
        <w:sz w:val="28"/>
        <w:szCs w:val="28"/>
      </w:rPr>
      <w:t>:</w:t>
    </w:r>
    <w:r w:rsidR="002A6F73">
      <w:t xml:space="preserve"> </w:t>
    </w:r>
    <w:r w:rsidR="002A6F73">
      <w:rPr>
        <w:u w:val="single"/>
      </w:rPr>
      <w:tab/>
    </w:r>
    <w:r w:rsidR="002A6F73">
      <w:rPr>
        <w:u w:val="single"/>
      </w:rPr>
      <w:tab/>
    </w:r>
    <w:r w:rsidR="002A6F73">
      <w:rPr>
        <w:u w:val="single"/>
      </w:rPr>
      <w:tab/>
    </w:r>
    <w:r w:rsidR="002A6F73">
      <w:tab/>
    </w:r>
    <w:r w:rsidR="002A6F73">
      <w:tab/>
    </w:r>
    <w:r w:rsidR="002A6F7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02475" w14:textId="77777777" w:rsidR="002B6B4E" w:rsidRDefault="002B6B4E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athan Meyer">
    <w15:presenceInfo w15:providerId="Windows Live" w15:userId="c32677ce926a41a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0A"/>
    <w:rsid w:val="00074848"/>
    <w:rsid w:val="000E260F"/>
    <w:rsid w:val="000E2880"/>
    <w:rsid w:val="000E4AD2"/>
    <w:rsid w:val="00153D6C"/>
    <w:rsid w:val="00156CCC"/>
    <w:rsid w:val="001C7A41"/>
    <w:rsid w:val="00201105"/>
    <w:rsid w:val="00231F6D"/>
    <w:rsid w:val="00291354"/>
    <w:rsid w:val="002A6F73"/>
    <w:rsid w:val="002B6B4E"/>
    <w:rsid w:val="002D2423"/>
    <w:rsid w:val="00350CDE"/>
    <w:rsid w:val="00365A8A"/>
    <w:rsid w:val="00367113"/>
    <w:rsid w:val="00384C48"/>
    <w:rsid w:val="00390737"/>
    <w:rsid w:val="004048FC"/>
    <w:rsid w:val="00421C5A"/>
    <w:rsid w:val="004B1C7C"/>
    <w:rsid w:val="004D6816"/>
    <w:rsid w:val="005023B4"/>
    <w:rsid w:val="005376CE"/>
    <w:rsid w:val="005539F2"/>
    <w:rsid w:val="005601DD"/>
    <w:rsid w:val="00571D51"/>
    <w:rsid w:val="00607AFD"/>
    <w:rsid w:val="00646D17"/>
    <w:rsid w:val="006B1861"/>
    <w:rsid w:val="006E2AC8"/>
    <w:rsid w:val="007130F6"/>
    <w:rsid w:val="00714699"/>
    <w:rsid w:val="00734882"/>
    <w:rsid w:val="00766812"/>
    <w:rsid w:val="007B2264"/>
    <w:rsid w:val="007C18C5"/>
    <w:rsid w:val="007C1D66"/>
    <w:rsid w:val="00825A10"/>
    <w:rsid w:val="00900282"/>
    <w:rsid w:val="0090556C"/>
    <w:rsid w:val="0097302A"/>
    <w:rsid w:val="009C70DB"/>
    <w:rsid w:val="009E69F1"/>
    <w:rsid w:val="00AB39DF"/>
    <w:rsid w:val="00BF5EA1"/>
    <w:rsid w:val="00C07765"/>
    <w:rsid w:val="00C76B65"/>
    <w:rsid w:val="00CB7F65"/>
    <w:rsid w:val="00CC172D"/>
    <w:rsid w:val="00CF339C"/>
    <w:rsid w:val="00D0054F"/>
    <w:rsid w:val="00D276D9"/>
    <w:rsid w:val="00D32E0A"/>
    <w:rsid w:val="00D50E5A"/>
    <w:rsid w:val="00DD26A5"/>
    <w:rsid w:val="00DE04A4"/>
    <w:rsid w:val="00DE7F73"/>
    <w:rsid w:val="00E404D1"/>
    <w:rsid w:val="00E554AC"/>
    <w:rsid w:val="00E6389A"/>
    <w:rsid w:val="00F1153E"/>
    <w:rsid w:val="00F13735"/>
    <w:rsid w:val="00F44D3D"/>
    <w:rsid w:val="00F7002E"/>
    <w:rsid w:val="00FE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B400"/>
  <w14:defaultImageDpi w14:val="300"/>
  <w15:docId w15:val="{7558EA27-8B8A-4137-907E-9B3B0BF6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paragraph" w:styleId="Revision">
    <w:name w:val="Revision"/>
    <w:hidden/>
    <w:uiPriority w:val="99"/>
    <w:semiHidden/>
    <w:rsid w:val="00C07765"/>
  </w:style>
  <w:style w:type="paragraph" w:styleId="BalloonText">
    <w:name w:val="Balloon Text"/>
    <w:basedOn w:val="Normal"/>
    <w:link w:val="BalloonTextChar"/>
    <w:uiPriority w:val="99"/>
    <w:semiHidden/>
    <w:unhideWhenUsed/>
    <w:rsid w:val="00C077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765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48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48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1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Nathan Meyer</cp:lastModifiedBy>
  <cp:revision>6</cp:revision>
  <cp:lastPrinted>2015-10-05T02:13:00Z</cp:lastPrinted>
  <dcterms:created xsi:type="dcterms:W3CDTF">2018-11-29T20:11:00Z</dcterms:created>
  <dcterms:modified xsi:type="dcterms:W3CDTF">2018-12-07T23:43:00Z</dcterms:modified>
</cp:coreProperties>
</file>